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МЕТОДИКА ЗА ОЦЕНКА НА ФИНАНСОВИЯ КАПАЦИТЕТ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</w:t>
      </w:r>
    </w:p>
    <w:p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КАНДИДАТИТЕ ПО ОПЕРАТИВНА ПРОГРАМА </w:t>
      </w:r>
    </w:p>
    <w:p w:rsidR="00B938A0" w:rsidRPr="0090257B" w:rsidRDefault="0090257B" w:rsidP="00826A81">
      <w:pPr>
        <w:spacing w:after="36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„РАЗВИТИЕ НА ЧОВЕШКИТЕ РЕСУРСИ“ 2014 – 2020 </w:t>
      </w:r>
    </w:p>
    <w:p w:rsidR="00AC30D9" w:rsidRPr="00754AE5" w:rsidRDefault="00901460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Регулаторна рамка</w:t>
      </w:r>
    </w:p>
    <w:p w:rsidR="00D274CD" w:rsidRDefault="00D274CD" w:rsidP="001D41F5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Настоящата методика за оценка на финансовия капацитет на кандидат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ите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по Оперативна Програма „Развитие на Човешките Ресурси“ 2014 – 2020 г. е разработена в изпълнение на член 125,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3, т.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г) от Регламент 1303/2013, член 196, ал. 1 от Регламент 1268/2012 и член 202,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2 и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ал.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 от Регламент 1268/2012</w:t>
      </w:r>
      <w:r w:rsidR="009F705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754AE5" w:rsidRPr="00754AE5" w:rsidRDefault="009F705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Изискуеми документи</w:t>
      </w:r>
    </w:p>
    <w:p w:rsidR="009C1D21" w:rsidRDefault="00FF2795" w:rsidP="00754AE5">
      <w:pPr>
        <w:spacing w:after="0" w:line="360" w:lineRule="auto"/>
        <w:jc w:val="both"/>
        <w:rPr>
          <w:ins w:id="0" w:author="Nadia Ognyanova" w:date="2018-04-03T16:55:00Z"/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При подаване на 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>проектни предложения кандидат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="00442672">
        <w:rPr>
          <w:rFonts w:ascii="Times New Roman" w:hAnsi="Times New Roman" w:cs="Times New Roman"/>
          <w:sz w:val="24"/>
          <w:szCs w:val="24"/>
          <w:lang w:val="bg-BG"/>
        </w:rPr>
        <w:t xml:space="preserve"> трябва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да представ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ят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счетоводен баланс за текущата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финансов</w:t>
      </w:r>
      <w:r w:rsidR="00442672">
        <w:rPr>
          <w:rFonts w:ascii="Times New Roman" w:hAnsi="Times New Roman" w:cs="Times New Roman"/>
          <w:sz w:val="24"/>
          <w:szCs w:val="24"/>
          <w:lang w:val="bg-BG"/>
        </w:rPr>
        <w:t xml:space="preserve">а 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>годин</w:t>
      </w:r>
      <w:r w:rsidR="00442672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2109D3" w:rsidRPr="0090257B" w:rsidRDefault="002109D3" w:rsidP="002109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bookmarkStart w:id="1" w:name="_GoBack"/>
      <w:r>
        <w:rPr>
          <w:rFonts w:ascii="Times New Roman" w:hAnsi="Times New Roman" w:cs="Times New Roman"/>
          <w:sz w:val="24"/>
          <w:szCs w:val="24"/>
          <w:lang w:val="bg-BG"/>
        </w:rPr>
        <w:t xml:space="preserve">* </w:t>
      </w:r>
      <w:r w:rsidRPr="00433628">
        <w:rPr>
          <w:rFonts w:ascii="Times New Roman" w:hAnsi="Times New Roman" w:cs="Times New Roman"/>
          <w:sz w:val="24"/>
          <w:szCs w:val="24"/>
          <w:lang w:val="bg-BG"/>
        </w:rPr>
        <w:t xml:space="preserve">За </w:t>
      </w:r>
      <w:proofErr w:type="spellStart"/>
      <w:r w:rsidRPr="00433628">
        <w:rPr>
          <w:rFonts w:ascii="Times New Roman" w:hAnsi="Times New Roman" w:cs="Times New Roman"/>
          <w:sz w:val="24"/>
          <w:szCs w:val="24"/>
          <w:lang w:val="bg-BG"/>
        </w:rPr>
        <w:t>новорегистрираните</w:t>
      </w:r>
      <w:proofErr w:type="spellEnd"/>
      <w:r w:rsidRPr="00433628">
        <w:rPr>
          <w:rFonts w:ascii="Times New Roman" w:hAnsi="Times New Roman" w:cs="Times New Roman"/>
          <w:sz w:val="24"/>
          <w:szCs w:val="24"/>
          <w:lang w:val="bg-BG"/>
        </w:rPr>
        <w:t>/новосъздадените организации – Счетоводен баланс за месеците, през които организацията е съществувала през текущата година - сканирани и прикачени в ИСУН.</w:t>
      </w:r>
    </w:p>
    <w:bookmarkEnd w:id="1"/>
    <w:p w:rsidR="002109D3" w:rsidDel="002109D3" w:rsidRDefault="002109D3" w:rsidP="00754AE5">
      <w:pPr>
        <w:spacing w:after="0" w:line="360" w:lineRule="auto"/>
        <w:jc w:val="both"/>
        <w:rPr>
          <w:del w:id="2" w:author="Nadia Ognyanova" w:date="2018-04-03T16:55:00Z"/>
          <w:rFonts w:ascii="Times New Roman" w:hAnsi="Times New Roman" w:cs="Times New Roman"/>
          <w:sz w:val="24"/>
          <w:szCs w:val="24"/>
          <w:lang w:val="bg-BG"/>
        </w:rPr>
      </w:pPr>
    </w:p>
    <w:p w:rsidR="006B6E39" w:rsidRPr="0090257B" w:rsidRDefault="006B6E39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*</w:t>
      </w:r>
      <w:r w:rsidRPr="006B6E39">
        <w:rPr>
          <w:rFonts w:ascii="Times New Roman" w:hAnsi="Times New Roman" w:cs="Times New Roman"/>
          <w:sz w:val="24"/>
          <w:szCs w:val="24"/>
          <w:lang w:val="bg-BG"/>
        </w:rPr>
        <w:t>За проектни предложения, подадени през м. януари, кандидатът следва да представи Счетоводен баланс за предходната финансова година.</w:t>
      </w:r>
    </w:p>
    <w:p w:rsidR="006369D2" w:rsidRPr="00754AE5" w:rsidRDefault="006369D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Изисквания към кандидатите</w:t>
      </w:r>
    </w:p>
    <w:p w:rsidR="006369D2" w:rsidRPr="0090257B" w:rsidRDefault="006369D2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Кандидатите трябва да разполага със стабилни и достатъчни източници на финансиране за поддържане на своята дейност през целия период на изпълнение на проекта, за който се отпускат безвъзмездните средства, и за участие в неговото финансиране.</w:t>
      </w:r>
    </w:p>
    <w:p w:rsidR="005751E8" w:rsidRDefault="005B1B90" w:rsidP="00CF1C47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случай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че оценителната комисия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установи, че са налице индикации за затруднено финансово положение на кандидата,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комисията 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>ще отхвърли проектното предложени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етап „Административно съответствие и допустимост“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B25DEA" w:rsidRPr="00754AE5" w:rsidRDefault="00B25DEA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Въведение в разработването на метод</w:t>
      </w:r>
      <w:r w:rsidR="00754AE5">
        <w:rPr>
          <w:rFonts w:ascii="Times New Roman" w:hAnsi="Times New Roman" w:cs="Times New Roman"/>
          <w:b/>
          <w:sz w:val="24"/>
          <w:szCs w:val="24"/>
          <w:lang w:val="bg-BG"/>
        </w:rPr>
        <w:t>иката</w:t>
      </w:r>
    </w:p>
    <w:p w:rsidR="00492ACD" w:rsidRPr="0090257B" w:rsidRDefault="005A2CD6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за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финансова стабилност дава </w:t>
      </w:r>
      <w:r w:rsidR="00D10335" w:rsidRPr="0090257B">
        <w:rPr>
          <w:rFonts w:ascii="Times New Roman" w:hAnsi="Times New Roman" w:cs="Times New Roman"/>
          <w:sz w:val="24"/>
          <w:szCs w:val="24"/>
          <w:lang w:val="bg-BG"/>
        </w:rPr>
        <w:t>информация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за качеството на финансовата структура на кандидата и предоставя увереност, че той ще бъде в състояние да изпълни проектните дейности за периода на действие на договора.</w:t>
      </w:r>
    </w:p>
    <w:p w:rsidR="00102707" w:rsidRPr="0090257B" w:rsidRDefault="00492ACD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се основава на няколко коефициента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</w:p>
    <w:p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финансова независимост</w:t>
      </w:r>
    </w:p>
    <w:p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рентабилност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5E77DC" w:rsidRPr="0090257B" w:rsidRDefault="003F4DBC" w:rsidP="00CF1C47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lastRenderedPageBreak/>
        <w:t>Методика</w:t>
      </w:r>
      <w:r w:rsidR="00305CE0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отчита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специфични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характеристики на кандидатите и може да бъде използвана за организации с различни юридически форми от търговски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дружества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 организации с нестопанска цел.</w:t>
      </w:r>
    </w:p>
    <w:p w:rsidR="009264A6" w:rsidRPr="00754AE5" w:rsidRDefault="003F4DBC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Методика</w:t>
      </w:r>
    </w:p>
    <w:p w:rsidR="009264A6" w:rsidRPr="0090257B" w:rsidRDefault="00754AE5" w:rsidP="000229E1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оефициенти</w:t>
      </w:r>
      <w:r>
        <w:rPr>
          <w:rFonts w:ascii="Times New Roman" w:hAnsi="Times New Roman" w:cs="Times New Roman"/>
          <w:sz w:val="24"/>
          <w:szCs w:val="24"/>
          <w:lang w:val="bg-BG"/>
        </w:rPr>
        <w:t>те, които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се използват за определяне на нивото на увереност произтичаща от процеса на оценка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са следните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9264A6" w:rsidRDefault="009264A6" w:rsidP="00754AE5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 на финансовата стабилност</w:t>
      </w:r>
    </w:p>
    <w:p w:rsidR="009264A6" w:rsidRPr="00852E58" w:rsidRDefault="009264A6" w:rsidP="00754AE5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highlight w:val="yellow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Тази оценка е основана на следните индикатори</w:t>
      </w:r>
      <w:r w:rsidRPr="00852E58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:</w:t>
      </w:r>
    </w:p>
    <w:tbl>
      <w:tblPr>
        <w:tblW w:w="0" w:type="auto"/>
        <w:tblInd w:w="1101" w:type="dxa"/>
        <w:tblBorders>
          <w:insideH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4812"/>
      </w:tblGrid>
      <w:tr w:rsidR="003A4DF2" w:rsidRPr="00852E58" w:rsidTr="003A4DF2">
        <w:trPr>
          <w:cantSplit/>
          <w:trHeight w:val="392"/>
        </w:trPr>
        <w:tc>
          <w:tcPr>
            <w:tcW w:w="3260" w:type="dxa"/>
            <w:vMerge w:val="restart"/>
            <w:tcBorders>
              <w:top w:val="nil"/>
              <w:bottom w:val="single" w:sz="12" w:space="0" w:color="auto"/>
            </w:tcBorders>
            <w:vAlign w:val="center"/>
          </w:tcPr>
          <w:p w:rsidR="003A4DF2" w:rsidRPr="00852E58" w:rsidRDefault="003A4DF2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GB"/>
              </w:rPr>
            </w:pPr>
            <w:r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GB"/>
              </w:rPr>
              <w:t>I</w:t>
            </w:r>
            <w:r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.Финансова независимост</w:t>
            </w:r>
            <w:r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GB"/>
              </w:rPr>
              <w:t xml:space="preserve"> =</w:t>
            </w:r>
          </w:p>
        </w:tc>
        <w:tc>
          <w:tcPr>
            <w:tcW w:w="4812" w:type="dxa"/>
            <w:tcBorders>
              <w:top w:val="nil"/>
              <w:bottom w:val="single" w:sz="18" w:space="0" w:color="auto"/>
            </w:tcBorders>
          </w:tcPr>
          <w:p w:rsidR="003A4DF2" w:rsidRPr="00852E58" w:rsidRDefault="003A4DF2" w:rsidP="002E05D6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</w:pPr>
            <w:r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Собствен капитал</w:t>
            </w:r>
            <w:r w:rsidR="008951F9"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8951F9"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(код</w:t>
            </w:r>
            <w:r w:rsidR="002E05D6" w:rsidRPr="00852E58">
              <w:rPr>
                <w:rStyle w:val="af2"/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footnoteReference w:id="1"/>
            </w:r>
            <w:r w:rsidR="008951F9"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 xml:space="preserve"> </w:t>
            </w:r>
            <w:r w:rsidR="002E05D6"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05000</w:t>
            </w:r>
            <w:r w:rsidR="008951F9"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)</w:t>
            </w:r>
          </w:p>
        </w:tc>
      </w:tr>
      <w:tr w:rsidR="003A4DF2" w:rsidRPr="00852E58" w:rsidTr="003A4DF2">
        <w:trPr>
          <w:cantSplit/>
        </w:trPr>
        <w:tc>
          <w:tcPr>
            <w:tcW w:w="3260" w:type="dxa"/>
            <w:vMerge/>
            <w:tcBorders>
              <w:top w:val="single" w:sz="12" w:space="0" w:color="auto"/>
              <w:bottom w:val="nil"/>
            </w:tcBorders>
            <w:vAlign w:val="center"/>
          </w:tcPr>
          <w:p w:rsidR="003A4DF2" w:rsidRPr="00852E58" w:rsidRDefault="003A4DF2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4812" w:type="dxa"/>
            <w:tcBorders>
              <w:top w:val="single" w:sz="18" w:space="0" w:color="auto"/>
              <w:bottom w:val="nil"/>
            </w:tcBorders>
          </w:tcPr>
          <w:p w:rsidR="003A4DF2" w:rsidRPr="00852E58" w:rsidRDefault="003A4DF2" w:rsidP="00C01AC6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</w:pPr>
            <w:r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 xml:space="preserve">Сума на </w:t>
            </w:r>
            <w:r w:rsidR="00D10335"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актива</w:t>
            </w:r>
            <w:r w:rsidR="008951F9"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 xml:space="preserve"> (код </w:t>
            </w:r>
            <w:r w:rsidR="00C01AC6"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04500</w:t>
            </w:r>
            <w:r w:rsidR="008951F9"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)</w:t>
            </w:r>
          </w:p>
        </w:tc>
      </w:tr>
      <w:tr w:rsidR="003A4DF2" w:rsidRPr="00852E58" w:rsidTr="003A4DF2">
        <w:trPr>
          <w:cantSplit/>
          <w:trHeight w:val="698"/>
        </w:trPr>
        <w:tc>
          <w:tcPr>
            <w:tcW w:w="3260" w:type="dxa"/>
            <w:vMerge w:val="restart"/>
            <w:tcBorders>
              <w:top w:val="nil"/>
            </w:tcBorders>
            <w:vAlign w:val="center"/>
          </w:tcPr>
          <w:p w:rsidR="003A4DF2" w:rsidRPr="00852E58" w:rsidRDefault="00011B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GB"/>
              </w:rPr>
            </w:pPr>
            <w:r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GB"/>
              </w:rPr>
              <w:t xml:space="preserve">II. </w:t>
            </w:r>
            <w:r w:rsidR="003A4DF2"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Рентабилност</w:t>
            </w:r>
            <w:r w:rsidR="003A4DF2"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GB"/>
              </w:rPr>
              <w:t xml:space="preserve"> = </w:t>
            </w:r>
          </w:p>
        </w:tc>
        <w:tc>
          <w:tcPr>
            <w:tcW w:w="4812" w:type="dxa"/>
            <w:tcBorders>
              <w:top w:val="nil"/>
              <w:bottom w:val="single" w:sz="18" w:space="0" w:color="auto"/>
            </w:tcBorders>
            <w:vAlign w:val="center"/>
          </w:tcPr>
          <w:p w:rsidR="003A4DF2" w:rsidRPr="00852E58" w:rsidRDefault="003A4DF2" w:rsidP="00C01AC6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</w:pPr>
            <w:r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Печалба или загуба</w:t>
            </w:r>
            <w:r w:rsidR="008951F9"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 xml:space="preserve"> (код </w:t>
            </w:r>
            <w:r w:rsidR="00C01AC6"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05600</w:t>
            </w:r>
            <w:r w:rsidR="008951F9"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)</w:t>
            </w:r>
          </w:p>
        </w:tc>
      </w:tr>
      <w:tr w:rsidR="003A4DF2" w:rsidRPr="00E441C4" w:rsidTr="003A4DF2">
        <w:trPr>
          <w:cantSplit/>
        </w:trPr>
        <w:tc>
          <w:tcPr>
            <w:tcW w:w="3260" w:type="dxa"/>
            <w:vMerge/>
          </w:tcPr>
          <w:p w:rsidR="003A4DF2" w:rsidRPr="00852E58" w:rsidRDefault="003A4DF2" w:rsidP="00754A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4812" w:type="dxa"/>
            <w:tcBorders>
              <w:top w:val="single" w:sz="18" w:space="0" w:color="auto"/>
              <w:bottom w:val="nil"/>
            </w:tcBorders>
            <w:vAlign w:val="center"/>
          </w:tcPr>
          <w:p w:rsidR="003A4DF2" w:rsidRPr="00E441C4" w:rsidRDefault="003A4DF2" w:rsidP="00BA11D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 xml:space="preserve">Сума на </w:t>
            </w:r>
            <w:r w:rsidR="004E0E1E"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актива</w:t>
            </w:r>
            <w:r w:rsidR="008951F9"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 xml:space="preserve"> (код </w:t>
            </w:r>
            <w:r w:rsidR="00C01AC6"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04500</w:t>
            </w:r>
            <w:r w:rsidR="008951F9" w:rsidRPr="00852E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)</w:t>
            </w:r>
          </w:p>
        </w:tc>
      </w:tr>
    </w:tbl>
    <w:p w:rsidR="003A4DF2" w:rsidRDefault="00BA0182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 отразява размера на собствения капитал като 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>отношение към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общата сума на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активите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Това показва до каква степен организациите зависят от финансиране от трета страна. Колкото </w:t>
      </w:r>
      <w:r w:rsidR="00471FC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по-близо съотношението </w:t>
      </w:r>
      <w:r w:rsidR="00471FC2">
        <w:rPr>
          <w:rFonts w:ascii="Times New Roman" w:hAnsi="Times New Roman" w:cs="Times New Roman"/>
          <w:sz w:val="24"/>
          <w:szCs w:val="24"/>
          <w:lang w:val="bg-BG"/>
        </w:rPr>
        <w:t>до 1, толкова по-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финансово независима е организацията и има по-голяма автономия за управление. Колкото е по-близо съотношението до 0, толкова по-зависима е организацията е от финансиране от трета страна. Колкото по-нисък е коеф</w:t>
      </w:r>
      <w:r w:rsidR="00996CD1">
        <w:rPr>
          <w:rFonts w:ascii="Times New Roman" w:hAnsi="Times New Roman" w:cs="Times New Roman"/>
          <w:sz w:val="24"/>
          <w:szCs w:val="24"/>
          <w:lang w:val="bg-BG"/>
        </w:rPr>
        <w:t>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независимост, толкова по-трудно ще бъде да получат кредити и </w:t>
      </w:r>
      <w:r w:rsidR="009F4130" w:rsidRPr="0090257B">
        <w:rPr>
          <w:rFonts w:ascii="Times New Roman" w:hAnsi="Times New Roman" w:cs="Times New Roman"/>
          <w:sz w:val="24"/>
          <w:szCs w:val="24"/>
          <w:lang w:val="bg-BG"/>
        </w:rPr>
        <w:t>външно финансиране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4E0E1E" w:rsidRDefault="00996CD1" w:rsidP="000229E1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рентабилност измерва ефективността с която организациите използват своите активи.</w:t>
      </w:r>
    </w:p>
    <w:p w:rsidR="004E0E1E" w:rsidRPr="00754AE5" w:rsidRDefault="003F4DBC" w:rsidP="000229E1">
      <w:pPr>
        <w:pStyle w:val="a3"/>
        <w:numPr>
          <w:ilvl w:val="0"/>
          <w:numId w:val="11"/>
        </w:numPr>
        <w:spacing w:after="12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4E0E1E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</w:t>
      </w:r>
    </w:p>
    <w:p w:rsidR="004E0E1E" w:rsidRPr="0090257B" w:rsidRDefault="004E0E1E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За да бъде определено нивото (лошо</w:t>
      </w:r>
      <w:r w:rsidR="00B6016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или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добро) на финансовата стабилност на кандидатите </w:t>
      </w:r>
      <w:r w:rsidR="001D41F5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използва следната таблица:</w:t>
      </w:r>
    </w:p>
    <w:tbl>
      <w:tblPr>
        <w:tblW w:w="8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119"/>
        <w:gridCol w:w="1700"/>
      </w:tblGrid>
      <w:tr w:rsidR="004E0E1E" w:rsidRPr="0090257B" w:rsidTr="00754AE5">
        <w:tc>
          <w:tcPr>
            <w:tcW w:w="3544" w:type="dxa"/>
            <w:vAlign w:val="center"/>
          </w:tcPr>
          <w:p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Индикатори</w:t>
            </w:r>
          </w:p>
        </w:tc>
        <w:tc>
          <w:tcPr>
            <w:tcW w:w="3119" w:type="dxa"/>
            <w:vAlign w:val="center"/>
          </w:tcPr>
          <w:p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0" w:type="dxa"/>
            <w:vAlign w:val="center"/>
          </w:tcPr>
          <w:p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4E0E1E" w:rsidRPr="0090257B" w:rsidTr="00754AE5">
        <w:tc>
          <w:tcPr>
            <w:tcW w:w="3544" w:type="dxa"/>
            <w:vAlign w:val="center"/>
          </w:tcPr>
          <w:p w:rsidR="004E0E1E" w:rsidRPr="0090257B" w:rsidRDefault="00BF0B9A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19" w:type="dxa"/>
            <w:vAlign w:val="center"/>
          </w:tcPr>
          <w:p w:rsidR="004E0E1E" w:rsidRPr="005B1B90" w:rsidRDefault="004313F7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="004E0E1E"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≥ 0,5</w:t>
            </w:r>
          </w:p>
          <w:p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0,4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0,5</w:t>
            </w:r>
          </w:p>
          <w:p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0,3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0,4</w:t>
            </w:r>
          </w:p>
          <w:p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0,3</w:t>
            </w:r>
          </w:p>
          <w:p w:rsidR="004E0E1E" w:rsidRPr="0090257B" w:rsidRDefault="009F4130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0" w:type="dxa"/>
            <w:vAlign w:val="center"/>
          </w:tcPr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-2</w:t>
            </w:r>
          </w:p>
        </w:tc>
      </w:tr>
      <w:tr w:rsidR="004E0E1E" w:rsidRPr="0090257B" w:rsidTr="00754AE5">
        <w:trPr>
          <w:cantSplit/>
        </w:trPr>
        <w:tc>
          <w:tcPr>
            <w:tcW w:w="3544" w:type="dxa"/>
            <w:vAlign w:val="center"/>
          </w:tcPr>
          <w:p w:rsidR="004E0E1E" w:rsidRPr="0090257B" w:rsidRDefault="00E83B40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19" w:type="dxa"/>
            <w:vAlign w:val="center"/>
          </w:tcPr>
          <w:p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≥ 2%</w:t>
            </w:r>
          </w:p>
          <w:p w:rsidR="004E0E1E" w:rsidRPr="0090257B" w:rsidRDefault="004E0E1E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- 2%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2%</w:t>
            </w:r>
          </w:p>
          <w:p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- 2%</w:t>
            </w:r>
          </w:p>
        </w:tc>
        <w:tc>
          <w:tcPr>
            <w:tcW w:w="1700" w:type="dxa"/>
            <w:vAlign w:val="center"/>
          </w:tcPr>
          <w:p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:rsidR="004313F7" w:rsidRDefault="003E50D7" w:rsidP="00D56C7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Сумата на точките за всеки индикатор ще ни даде обща оценка за финансовата стабилност на кандидата.</w:t>
      </w:r>
    </w:p>
    <w:p w:rsidR="00754AE5" w:rsidRPr="0090257B" w:rsidRDefault="00754AE5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6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417"/>
      </w:tblGrid>
      <w:tr w:rsidR="00754AE5" w:rsidRPr="0090257B" w:rsidTr="00754AE5">
        <w:tc>
          <w:tcPr>
            <w:tcW w:w="3402" w:type="dxa"/>
            <w:vAlign w:val="center"/>
          </w:tcPr>
          <w:p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Оценка на финансовата стабилност</w:t>
            </w:r>
          </w:p>
        </w:tc>
        <w:tc>
          <w:tcPr>
            <w:tcW w:w="1701" w:type="dxa"/>
            <w:vAlign w:val="center"/>
          </w:tcPr>
          <w:p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Лоша</w:t>
            </w:r>
          </w:p>
        </w:tc>
        <w:tc>
          <w:tcPr>
            <w:tcW w:w="1417" w:type="dxa"/>
            <w:vAlign w:val="center"/>
          </w:tcPr>
          <w:p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Добра</w:t>
            </w:r>
          </w:p>
        </w:tc>
      </w:tr>
      <w:tr w:rsidR="00754AE5" w:rsidRPr="0090257B" w:rsidTr="00754AE5">
        <w:tc>
          <w:tcPr>
            <w:tcW w:w="3402" w:type="dxa"/>
            <w:vAlign w:val="center"/>
          </w:tcPr>
          <w:p w:rsidR="00754AE5" w:rsidRPr="0090257B" w:rsidRDefault="00754AE5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1701" w:type="dxa"/>
            <w:vAlign w:val="center"/>
          </w:tcPr>
          <w:p w:rsidR="00754AE5" w:rsidRPr="0090257B" w:rsidRDefault="00754AE5" w:rsidP="003050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2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 малко</w:t>
            </w:r>
          </w:p>
        </w:tc>
        <w:tc>
          <w:tcPr>
            <w:tcW w:w="1417" w:type="dxa"/>
            <w:vAlign w:val="center"/>
          </w:tcPr>
          <w:p w:rsidR="00754AE5" w:rsidRPr="0090257B" w:rsidRDefault="00754AE5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повече</w:t>
            </w:r>
          </w:p>
        </w:tc>
      </w:tr>
    </w:tbl>
    <w:p w:rsidR="003E50D7" w:rsidRPr="00754AE5" w:rsidRDefault="003F4DBC" w:rsidP="00F1576F">
      <w:pPr>
        <w:pStyle w:val="a3"/>
        <w:numPr>
          <w:ilvl w:val="0"/>
          <w:numId w:val="11"/>
        </w:numPr>
        <w:spacing w:before="480" w:after="24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9B6BA8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Тълкуване на резултатите</w:t>
      </w:r>
    </w:p>
    <w:p w:rsidR="009B6BA8" w:rsidRPr="0090257B" w:rsidRDefault="009B6BA8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 осн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вата на общата оценка кандидатите попадат в </w:t>
      </w:r>
      <w:r w:rsidR="00540FE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две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основни категории</w:t>
      </w:r>
      <w:r w:rsidR="00D86AD8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D86AD8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1. </w:t>
      </w:r>
      <w:r w:rsidR="003F4DBC"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Добра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финансова стабилност</w:t>
      </w:r>
    </w:p>
    <w:p w:rsidR="00067A31" w:rsidRPr="0090257B" w:rsidRDefault="00067A31" w:rsidP="00683044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Кандидатът демонстрира стабилен финансов профил. Изпълнени са условията за отпускане на безвъзмездна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финансова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помощ при нисък риск за средствата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предоставяни от ЕС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67A31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2.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Лоша финансова стабилност</w:t>
      </w:r>
    </w:p>
    <w:p w:rsidR="00C4321A" w:rsidRPr="0090257B" w:rsidRDefault="00FD54FA" w:rsidP="001D41F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Оценителн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та комисия отхвърля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проектното предложение на кандидата на етап „Административно съответствие и допустимост“.</w:t>
      </w:r>
    </w:p>
    <w:sectPr w:rsidR="00C4321A" w:rsidRPr="0090257B" w:rsidSect="000229E1">
      <w:pgSz w:w="12240" w:h="15840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DD3" w:rsidRDefault="00D07DD3" w:rsidP="00B938A0">
      <w:pPr>
        <w:spacing w:after="0" w:line="240" w:lineRule="auto"/>
      </w:pPr>
      <w:r>
        <w:separator/>
      </w:r>
    </w:p>
  </w:endnote>
  <w:endnote w:type="continuationSeparator" w:id="0">
    <w:p w:rsidR="00D07DD3" w:rsidRDefault="00D07DD3" w:rsidP="00B9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DD3" w:rsidRDefault="00D07DD3" w:rsidP="00B938A0">
      <w:pPr>
        <w:spacing w:after="0" w:line="240" w:lineRule="auto"/>
      </w:pPr>
      <w:r>
        <w:separator/>
      </w:r>
    </w:p>
  </w:footnote>
  <w:footnote w:type="continuationSeparator" w:id="0">
    <w:p w:rsidR="00D07DD3" w:rsidRDefault="00D07DD3" w:rsidP="00B938A0">
      <w:pPr>
        <w:spacing w:after="0" w:line="240" w:lineRule="auto"/>
      </w:pPr>
      <w:r>
        <w:continuationSeparator/>
      </w:r>
    </w:p>
  </w:footnote>
  <w:footnote w:id="1">
    <w:p w:rsidR="002E05D6" w:rsidRPr="002E05D6" w:rsidRDefault="002E05D6">
      <w:pPr>
        <w:pStyle w:val="af0"/>
        <w:rPr>
          <w:rFonts w:ascii="Times New Roman" w:hAnsi="Times New Roman" w:cs="Times New Roman"/>
          <w:lang w:val="bg-BG"/>
        </w:rPr>
      </w:pPr>
      <w:r>
        <w:rPr>
          <w:rStyle w:val="af2"/>
        </w:rPr>
        <w:footnoteRef/>
      </w:r>
      <w:r>
        <w:t xml:space="preserve"> </w:t>
      </w:r>
      <w:r w:rsidR="005615DB" w:rsidRPr="005615DB">
        <w:rPr>
          <w:rFonts w:ascii="Times New Roman" w:hAnsi="Times New Roman" w:cs="Times New Roman"/>
          <w:highlight w:val="yellow"/>
          <w:lang w:val="bg-BG"/>
        </w:rPr>
        <w:t>Кодовете са данни</w:t>
      </w:r>
      <w:r w:rsidRPr="005615DB">
        <w:rPr>
          <w:rFonts w:ascii="Times New Roman" w:hAnsi="Times New Roman" w:cs="Times New Roman"/>
          <w:highlight w:val="yellow"/>
          <w:lang w:val="bg-BG"/>
        </w:rPr>
        <w:t xml:space="preserve"> от счетоводния баланс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27D12"/>
    <w:multiLevelType w:val="hybridMultilevel"/>
    <w:tmpl w:val="02446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9D4CAA"/>
    <w:multiLevelType w:val="hybridMultilevel"/>
    <w:tmpl w:val="CB7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F2491F"/>
    <w:multiLevelType w:val="hybridMultilevel"/>
    <w:tmpl w:val="85EE6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457983"/>
    <w:multiLevelType w:val="hybridMultilevel"/>
    <w:tmpl w:val="E4E49A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6C2720B"/>
    <w:multiLevelType w:val="multilevel"/>
    <w:tmpl w:val="C644C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46074344"/>
    <w:multiLevelType w:val="hybridMultilevel"/>
    <w:tmpl w:val="D040B0A8"/>
    <w:lvl w:ilvl="0" w:tplc="10E80B4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8D65817"/>
    <w:multiLevelType w:val="hybridMultilevel"/>
    <w:tmpl w:val="426810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67CA6B03"/>
    <w:multiLevelType w:val="hybridMultilevel"/>
    <w:tmpl w:val="38683A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606A6C"/>
    <w:multiLevelType w:val="hybridMultilevel"/>
    <w:tmpl w:val="DC08A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adia Ognyanova">
    <w15:presenceInfo w15:providerId="AD" w15:userId="S-1-5-21-1957994488-823518204-682003330-47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460"/>
    <w:rsid w:val="00011B1E"/>
    <w:rsid w:val="000229E1"/>
    <w:rsid w:val="00025870"/>
    <w:rsid w:val="000330D5"/>
    <w:rsid w:val="00067A31"/>
    <w:rsid w:val="000D6826"/>
    <w:rsid w:val="00102707"/>
    <w:rsid w:val="00106B39"/>
    <w:rsid w:val="00162BE1"/>
    <w:rsid w:val="001B39F2"/>
    <w:rsid w:val="001D41F5"/>
    <w:rsid w:val="002109D3"/>
    <w:rsid w:val="0021304A"/>
    <w:rsid w:val="00225277"/>
    <w:rsid w:val="00243FA9"/>
    <w:rsid w:val="00265F3F"/>
    <w:rsid w:val="00275BB5"/>
    <w:rsid w:val="002A2527"/>
    <w:rsid w:val="002E05D6"/>
    <w:rsid w:val="00304175"/>
    <w:rsid w:val="00305095"/>
    <w:rsid w:val="00305CE0"/>
    <w:rsid w:val="003200C9"/>
    <w:rsid w:val="003A4DF2"/>
    <w:rsid w:val="003E50D7"/>
    <w:rsid w:val="003E5162"/>
    <w:rsid w:val="003F4DBC"/>
    <w:rsid w:val="00417DCE"/>
    <w:rsid w:val="004313F7"/>
    <w:rsid w:val="00442672"/>
    <w:rsid w:val="0045595E"/>
    <w:rsid w:val="00471FC2"/>
    <w:rsid w:val="00492ACD"/>
    <w:rsid w:val="004E0E1E"/>
    <w:rsid w:val="004F2B1C"/>
    <w:rsid w:val="00540FE6"/>
    <w:rsid w:val="00550B6F"/>
    <w:rsid w:val="005615DB"/>
    <w:rsid w:val="005751E8"/>
    <w:rsid w:val="0057652F"/>
    <w:rsid w:val="005964EE"/>
    <w:rsid w:val="005A2CD6"/>
    <w:rsid w:val="005B1B90"/>
    <w:rsid w:val="005C3D7A"/>
    <w:rsid w:val="005E0E81"/>
    <w:rsid w:val="005E1B50"/>
    <w:rsid w:val="005E77DC"/>
    <w:rsid w:val="006369D2"/>
    <w:rsid w:val="0066504F"/>
    <w:rsid w:val="00683044"/>
    <w:rsid w:val="006939C0"/>
    <w:rsid w:val="006A5DDC"/>
    <w:rsid w:val="006B6E39"/>
    <w:rsid w:val="00720710"/>
    <w:rsid w:val="00720EC0"/>
    <w:rsid w:val="00722AEE"/>
    <w:rsid w:val="007352C8"/>
    <w:rsid w:val="00754AE5"/>
    <w:rsid w:val="00786495"/>
    <w:rsid w:val="007A6DAD"/>
    <w:rsid w:val="007C36FB"/>
    <w:rsid w:val="007D4C04"/>
    <w:rsid w:val="007E39A3"/>
    <w:rsid w:val="007E79C0"/>
    <w:rsid w:val="008026B0"/>
    <w:rsid w:val="00811432"/>
    <w:rsid w:val="00826A81"/>
    <w:rsid w:val="00852E58"/>
    <w:rsid w:val="00853BE3"/>
    <w:rsid w:val="008909E8"/>
    <w:rsid w:val="008951F9"/>
    <w:rsid w:val="008C4A97"/>
    <w:rsid w:val="008C56E2"/>
    <w:rsid w:val="00901460"/>
    <w:rsid w:val="0090257B"/>
    <w:rsid w:val="009264A6"/>
    <w:rsid w:val="00970883"/>
    <w:rsid w:val="00996CD1"/>
    <w:rsid w:val="009B6BA8"/>
    <w:rsid w:val="009C1D21"/>
    <w:rsid w:val="009E4DD1"/>
    <w:rsid w:val="009E6616"/>
    <w:rsid w:val="009F4130"/>
    <w:rsid w:val="009F7052"/>
    <w:rsid w:val="00A12002"/>
    <w:rsid w:val="00AC30D9"/>
    <w:rsid w:val="00B1472B"/>
    <w:rsid w:val="00B25DEA"/>
    <w:rsid w:val="00B60166"/>
    <w:rsid w:val="00B938A0"/>
    <w:rsid w:val="00BA0182"/>
    <w:rsid w:val="00BA11D9"/>
    <w:rsid w:val="00BA6CA2"/>
    <w:rsid w:val="00BD3655"/>
    <w:rsid w:val="00BE205E"/>
    <w:rsid w:val="00BF0B9A"/>
    <w:rsid w:val="00BF6ADB"/>
    <w:rsid w:val="00C01AC6"/>
    <w:rsid w:val="00C4321A"/>
    <w:rsid w:val="00C46FB4"/>
    <w:rsid w:val="00C502A1"/>
    <w:rsid w:val="00CD287E"/>
    <w:rsid w:val="00CF1C47"/>
    <w:rsid w:val="00D07DD3"/>
    <w:rsid w:val="00D10335"/>
    <w:rsid w:val="00D12140"/>
    <w:rsid w:val="00D274CD"/>
    <w:rsid w:val="00D56C7A"/>
    <w:rsid w:val="00D84194"/>
    <w:rsid w:val="00D86AD8"/>
    <w:rsid w:val="00D90B7C"/>
    <w:rsid w:val="00DC6AA5"/>
    <w:rsid w:val="00DE6775"/>
    <w:rsid w:val="00E15C50"/>
    <w:rsid w:val="00E441C4"/>
    <w:rsid w:val="00E83B40"/>
    <w:rsid w:val="00E84297"/>
    <w:rsid w:val="00ED38A4"/>
    <w:rsid w:val="00F1576F"/>
    <w:rsid w:val="00F31669"/>
    <w:rsid w:val="00F34A34"/>
    <w:rsid w:val="00F52830"/>
    <w:rsid w:val="00F63B61"/>
    <w:rsid w:val="00F66FFC"/>
    <w:rsid w:val="00F72A0E"/>
    <w:rsid w:val="00FC19CB"/>
    <w:rsid w:val="00FD54FA"/>
    <w:rsid w:val="00FE2517"/>
    <w:rsid w:val="00F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OGO">
    <w:name w:val="GOGO"/>
    <w:basedOn w:val="a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a3">
    <w:name w:val="List Paragraph"/>
    <w:basedOn w:val="a"/>
    <w:uiPriority w:val="34"/>
    <w:qFormat/>
    <w:rsid w:val="0090146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B39F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B938A0"/>
  </w:style>
  <w:style w:type="paragraph" w:styleId="a9">
    <w:name w:val="footer"/>
    <w:basedOn w:val="a"/>
    <w:link w:val="aa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B938A0"/>
  </w:style>
  <w:style w:type="character" w:styleId="ab">
    <w:name w:val="annotation reference"/>
    <w:basedOn w:val="a0"/>
    <w:uiPriority w:val="99"/>
    <w:semiHidden/>
    <w:unhideWhenUsed/>
    <w:rsid w:val="00F34A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F34A3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4A34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F34A34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basedOn w:val="a0"/>
    <w:link w:val="af0"/>
    <w:uiPriority w:val="99"/>
    <w:semiHidden/>
    <w:rsid w:val="002E05D6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E05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OGO">
    <w:name w:val="GOGO"/>
    <w:basedOn w:val="a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a3">
    <w:name w:val="List Paragraph"/>
    <w:basedOn w:val="a"/>
    <w:uiPriority w:val="34"/>
    <w:qFormat/>
    <w:rsid w:val="0090146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B39F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B938A0"/>
  </w:style>
  <w:style w:type="paragraph" w:styleId="a9">
    <w:name w:val="footer"/>
    <w:basedOn w:val="a"/>
    <w:link w:val="aa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B938A0"/>
  </w:style>
  <w:style w:type="character" w:styleId="ab">
    <w:name w:val="annotation reference"/>
    <w:basedOn w:val="a0"/>
    <w:uiPriority w:val="99"/>
    <w:semiHidden/>
    <w:unhideWhenUsed/>
    <w:rsid w:val="00F34A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F34A3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4A34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F34A34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basedOn w:val="a0"/>
    <w:link w:val="af0"/>
    <w:uiPriority w:val="99"/>
    <w:semiHidden/>
    <w:rsid w:val="002E05D6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E05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39EC0-2497-41F8-8B57-FDFF41132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Gerov</dc:creator>
  <cp:lastModifiedBy>User</cp:lastModifiedBy>
  <cp:revision>97</cp:revision>
  <dcterms:created xsi:type="dcterms:W3CDTF">2015-05-14T13:29:00Z</dcterms:created>
  <dcterms:modified xsi:type="dcterms:W3CDTF">2018-05-02T12:38:00Z</dcterms:modified>
</cp:coreProperties>
</file>